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7AB88D72" w:rsidRDefault="00997F14" w14:paraId="00A059FC" w14:textId="7C467BB2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7AB88D72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AB88D72" w:rsidR="00D8678B">
        <w:rPr>
          <w:rFonts w:ascii="Corbel" w:hAnsi="Corbel"/>
          <w:i w:val="1"/>
          <w:iCs w:val="1"/>
        </w:rPr>
        <w:t xml:space="preserve">Załącznik nr </w:t>
      </w:r>
      <w:r w:rsidRPr="7AB88D72" w:rsidR="006F31E2">
        <w:rPr>
          <w:rFonts w:ascii="Corbel" w:hAnsi="Corbel"/>
          <w:i w:val="1"/>
          <w:iCs w:val="1"/>
        </w:rPr>
        <w:t>1.5</w:t>
      </w:r>
      <w:r w:rsidRPr="7AB88D72" w:rsidR="00D8678B">
        <w:rPr>
          <w:rFonts w:ascii="Corbel" w:hAnsi="Corbel"/>
          <w:i w:val="1"/>
          <w:iCs w:val="1"/>
        </w:rPr>
        <w:t xml:space="preserve"> do Zarządzenia</w:t>
      </w:r>
      <w:r w:rsidRPr="7AB88D72" w:rsidR="002A22BF">
        <w:rPr>
          <w:rFonts w:ascii="Corbel" w:hAnsi="Corbel"/>
          <w:i w:val="1"/>
          <w:iCs w:val="1"/>
        </w:rPr>
        <w:t xml:space="preserve"> Rektora </w:t>
      </w:r>
      <w:r w:rsidRPr="7AB88D72" w:rsidR="002A22BF">
        <w:rPr>
          <w:rFonts w:ascii="Corbel" w:hAnsi="Corbel"/>
          <w:i w:val="1"/>
          <w:iCs w:val="1"/>
        </w:rPr>
        <w:t xml:space="preserve">UR </w:t>
      </w:r>
      <w:r w:rsidRPr="7AB88D72" w:rsidR="00CD6897">
        <w:rPr>
          <w:rFonts w:ascii="Corbel" w:hAnsi="Corbel"/>
          <w:i w:val="1"/>
          <w:iCs w:val="1"/>
        </w:rPr>
        <w:t>nr</w:t>
      </w:r>
      <w:r w:rsidRPr="7AB88D72" w:rsidR="00CD6897">
        <w:rPr>
          <w:rFonts w:ascii="Corbel" w:hAnsi="Corbel"/>
          <w:i w:val="1"/>
          <w:iCs w:val="1"/>
        </w:rPr>
        <w:t xml:space="preserve"> </w:t>
      </w:r>
      <w:r w:rsidRPr="7AB88D72" w:rsidR="00194F6E">
        <w:rPr>
          <w:rFonts w:ascii="Corbel" w:hAnsi="Corbel"/>
          <w:i w:val="1"/>
          <w:iCs w:val="1"/>
        </w:rPr>
        <w:t>7</w:t>
      </w:r>
      <w:r w:rsidRPr="7AB88D72" w:rsidR="00F17567">
        <w:rPr>
          <w:rFonts w:ascii="Corbel" w:hAnsi="Corbel"/>
          <w:i w:val="1"/>
          <w:iCs w:val="1"/>
        </w:rPr>
        <w:t>/20</w:t>
      </w:r>
      <w:r w:rsidRPr="7AB88D72" w:rsidR="00194F6E">
        <w:rPr>
          <w:rFonts w:ascii="Corbel" w:hAnsi="Corbel"/>
          <w:i w:val="1"/>
          <w:iCs w:val="1"/>
        </w:rPr>
        <w:t>23</w:t>
      </w:r>
    </w:p>
    <w:p w:rsidR="2B58266F" w:rsidP="7AB88D72" w:rsidRDefault="2B58266F" w14:paraId="1E61440D" w14:textId="32CB690B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7AB88D72" w:rsidR="2B58266F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  <w:r w:rsidRPr="7AB88D72" w:rsidR="2B58266F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2B58266F" w:rsidP="7AB88D72" w:rsidRDefault="2B58266F" w14:paraId="539CED81" w14:textId="3E2EA6A2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7AB88D72" w:rsidR="2B58266F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dotyczy cyklu kształcenia</w:t>
      </w:r>
      <w:r w:rsidRPr="7AB88D72" w:rsidR="2B58266F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7AB88D72" w:rsidR="2B58266F">
        <w:rPr>
          <w:rFonts w:ascii="Corbel" w:hAnsi="Corbel" w:eastAsia="Corbel" w:cs="Corbel"/>
          <w:noProof w:val="0"/>
          <w:sz w:val="24"/>
          <w:szCs w:val="24"/>
          <w:lang w:val="pl-PL"/>
        </w:rPr>
        <w:t>2024-2026</w:t>
      </w:r>
      <w:r w:rsidRPr="7AB88D72" w:rsidR="2B58266F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7AB88D72" w:rsidR="2B58266F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2B58266F" w:rsidP="7AB88D72" w:rsidRDefault="2B58266F" w14:paraId="7A3C5C83" w14:textId="39EAB166">
      <w:pPr>
        <w:spacing w:before="0" w:beforeAutospacing="off" w:after="0" w:afterAutospacing="off"/>
        <w:jc w:val="both"/>
        <w:rPr>
          <w:rFonts w:ascii="Corbel" w:hAnsi="Corbel" w:eastAsia="Corbel" w:cs="Corbel"/>
          <w:noProof w:val="0"/>
          <w:sz w:val="20"/>
          <w:szCs w:val="20"/>
          <w:lang w:val="pl-PL"/>
        </w:rPr>
      </w:pPr>
      <w:r w:rsidRPr="7AB88D72" w:rsidR="2B58266F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</w:t>
      </w:r>
      <w:r>
        <w:tab/>
      </w:r>
      <w:r w:rsidRPr="7AB88D72" w:rsidR="2B58266F">
        <w:rPr>
          <w:rFonts w:ascii="Corbel" w:hAnsi="Corbel" w:eastAsia="Corbel" w:cs="Corbel"/>
          <w:i w:val="1"/>
          <w:iCs w:val="1"/>
          <w:noProof w:val="0"/>
          <w:sz w:val="22"/>
          <w:szCs w:val="22"/>
          <w:lang w:val="pl-PL"/>
        </w:rPr>
        <w:t>(skrajne daty</w:t>
      </w:r>
      <w:r w:rsidRPr="7AB88D72" w:rsidR="2B58266F">
        <w:rPr>
          <w:rFonts w:ascii="Corbel" w:hAnsi="Corbel" w:eastAsia="Corbel" w:cs="Corbel"/>
          <w:noProof w:val="0"/>
          <w:sz w:val="18"/>
          <w:szCs w:val="18"/>
          <w:lang w:val="pl-PL"/>
        </w:rPr>
        <w:t>)</w:t>
      </w:r>
      <w:r w:rsidRPr="7AB88D72" w:rsidR="2B58266F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</w:p>
    <w:p w:rsidR="2B58266F" w:rsidP="7AB88D72" w:rsidRDefault="2B58266F" w14:paraId="4472DB09" w14:textId="61EEB16A">
      <w:pPr>
        <w:spacing w:before="0" w:beforeAutospacing="off" w:after="0" w:afterAutospacing="off"/>
        <w:jc w:val="center"/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</w:pPr>
      <w:r w:rsidRPr="7AB88D72" w:rsidR="2B58266F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</w:t>
      </w:r>
      <w:r w:rsidRPr="7AB88D72" w:rsidR="2B58266F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5</w:t>
      </w:r>
      <w:r w:rsidRPr="7AB88D72" w:rsidR="2B58266F">
        <w:rPr>
          <w:rFonts w:ascii="Corbel" w:hAnsi="Corbel" w:eastAsia="Corbel" w:cs="Corbel"/>
          <w:noProof w:val="0"/>
          <w:sz w:val="24"/>
          <w:szCs w:val="24"/>
          <w:lang w:val="pl-PL"/>
        </w:rPr>
        <w:t>/</w:t>
      </w:r>
      <w:r w:rsidRPr="7AB88D72" w:rsidR="2B58266F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2026</w:t>
      </w:r>
    </w:p>
    <w:p w:rsidR="7AB88D72" w:rsidP="7AB88D72" w:rsidRDefault="7AB88D72" w14:paraId="1B39D5DD" w14:textId="64544674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B557F0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841"/>
        <w:gridCol w:w="3940"/>
      </w:tblGrid>
      <w:tr w:rsidRPr="009C54AE" w:rsidR="0085747A" w:rsidTr="006A2AEB" w14:paraId="3AAE99D2" w14:textId="77777777">
        <w:tc>
          <w:tcPr>
            <w:tcW w:w="5841" w:type="dxa"/>
            <w:vAlign w:val="center"/>
          </w:tcPr>
          <w:p w:rsidRPr="009C54AE" w:rsidR="0085747A" w:rsidP="009C54AE" w:rsidRDefault="00C05F44" w14:paraId="49F61F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3940" w:type="dxa"/>
            <w:vAlign w:val="center"/>
          </w:tcPr>
          <w:p w:rsidRPr="00194F6E" w:rsidR="0085747A" w:rsidP="009C54AE" w:rsidRDefault="006A2AEB" w14:paraId="022759D9" w14:textId="267256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4F6E">
              <w:rPr>
                <w:rFonts w:ascii="Corbel" w:hAnsi="Corbel"/>
                <w:b w:val="0"/>
                <w:bCs/>
                <w:sz w:val="24"/>
                <w:szCs w:val="24"/>
              </w:rPr>
              <w:t>Systemy ocen pracowniczych</w:t>
            </w:r>
          </w:p>
        </w:tc>
      </w:tr>
      <w:tr w:rsidRPr="009C54AE" w:rsidR="0085747A" w:rsidTr="006A2AEB" w14:paraId="3053804E" w14:textId="77777777">
        <w:tc>
          <w:tcPr>
            <w:tcW w:w="5841" w:type="dxa"/>
            <w:vAlign w:val="center"/>
          </w:tcPr>
          <w:p w:rsidRPr="009C54AE" w:rsidR="0085747A" w:rsidP="009C54AE" w:rsidRDefault="00C05F44" w14:paraId="574FEB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3940" w:type="dxa"/>
            <w:vAlign w:val="center"/>
          </w:tcPr>
          <w:p w:rsidRPr="00194F6E" w:rsidR="0085747A" w:rsidP="007B4260" w:rsidRDefault="006A2AEB" w14:paraId="3014FDA5" w14:textId="23BAED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4F6E">
              <w:rPr>
                <w:rFonts w:ascii="Corbel" w:hAnsi="Corbel"/>
                <w:b w:val="0"/>
                <w:bCs/>
                <w:sz w:val="24"/>
                <w:szCs w:val="24"/>
              </w:rPr>
              <w:t>S2S[3]ZL_03</w:t>
            </w:r>
          </w:p>
        </w:tc>
      </w:tr>
      <w:tr w:rsidRPr="009C54AE" w:rsidR="0085747A" w:rsidTr="006A2AEB" w14:paraId="5525A509" w14:textId="77777777">
        <w:tc>
          <w:tcPr>
            <w:tcW w:w="5841" w:type="dxa"/>
            <w:vAlign w:val="center"/>
          </w:tcPr>
          <w:p w:rsidRPr="009C54AE" w:rsidR="0085747A" w:rsidP="00EA4832" w:rsidRDefault="0085747A" w14:paraId="0E6DF04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3940" w:type="dxa"/>
            <w:vAlign w:val="center"/>
          </w:tcPr>
          <w:p w:rsidRPr="00194F6E" w:rsidR="0085747A" w:rsidP="009C54AE" w:rsidRDefault="006A2AEB" w14:paraId="2AA69EC5" w14:textId="32D001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4F6E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6A2AEB" w14:paraId="0613FF0A" w14:textId="77777777">
        <w:tc>
          <w:tcPr>
            <w:tcW w:w="5841" w:type="dxa"/>
            <w:vAlign w:val="center"/>
          </w:tcPr>
          <w:p w:rsidRPr="009C54AE" w:rsidR="0085747A" w:rsidP="009C54AE" w:rsidRDefault="0085747A" w14:paraId="203930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940" w:type="dxa"/>
            <w:vAlign w:val="center"/>
          </w:tcPr>
          <w:p w:rsidRPr="00194F6E" w:rsidR="0085747A" w:rsidP="009C54AE" w:rsidRDefault="00214923" w14:paraId="4CFFA2C3" w14:textId="148CC6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14923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9C54AE" w:rsidR="006A2AEB" w:rsidTr="006A2AEB" w14:paraId="68EB8CAD" w14:textId="77777777">
        <w:tc>
          <w:tcPr>
            <w:tcW w:w="5841" w:type="dxa"/>
            <w:vAlign w:val="center"/>
          </w:tcPr>
          <w:p w:rsidRPr="009C54AE" w:rsidR="006A2AEB" w:rsidP="006A2AEB" w:rsidRDefault="006A2AEB" w14:paraId="482BE1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3940" w:type="dxa"/>
          </w:tcPr>
          <w:p w:rsidRPr="00194F6E" w:rsidR="006A2AEB" w:rsidP="006A2AEB" w:rsidRDefault="006A2AEB" w14:paraId="566B2EB4" w14:textId="7D0E25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4F6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Socjologia </w:t>
            </w:r>
          </w:p>
        </w:tc>
      </w:tr>
      <w:tr w:rsidRPr="009C54AE" w:rsidR="006A2AEB" w:rsidTr="006A2AEB" w14:paraId="5D546B14" w14:textId="77777777">
        <w:tc>
          <w:tcPr>
            <w:tcW w:w="5841" w:type="dxa"/>
            <w:vAlign w:val="center"/>
          </w:tcPr>
          <w:p w:rsidRPr="009C54AE" w:rsidR="006A2AEB" w:rsidP="006A2AEB" w:rsidRDefault="006A2AEB" w14:paraId="2F80A8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3940" w:type="dxa"/>
          </w:tcPr>
          <w:p w:rsidRPr="00194F6E" w:rsidR="006A2AEB" w:rsidP="006A2AEB" w:rsidRDefault="006A2AEB" w14:paraId="75BFE22A" w14:textId="22D114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4F6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II stopnia </w:t>
            </w:r>
          </w:p>
        </w:tc>
      </w:tr>
      <w:tr w:rsidRPr="009C54AE" w:rsidR="006A2AEB" w:rsidTr="006A2AEB" w14:paraId="1441B9E6" w14:textId="77777777">
        <w:tc>
          <w:tcPr>
            <w:tcW w:w="5841" w:type="dxa"/>
            <w:vAlign w:val="center"/>
          </w:tcPr>
          <w:p w:rsidRPr="009C54AE" w:rsidR="006A2AEB" w:rsidP="006A2AEB" w:rsidRDefault="006A2AEB" w14:paraId="0A9CC7F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3940" w:type="dxa"/>
          </w:tcPr>
          <w:p w:rsidRPr="00194F6E" w:rsidR="006A2AEB" w:rsidP="006A2AEB" w:rsidRDefault="006A2AEB" w14:paraId="3BB11A10" w14:textId="4A0FC0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4F6E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9C54AE" w:rsidR="006A2AEB" w:rsidTr="006A2AEB" w14:paraId="39AFA22B" w14:textId="77777777">
        <w:tc>
          <w:tcPr>
            <w:tcW w:w="5841" w:type="dxa"/>
            <w:vAlign w:val="center"/>
          </w:tcPr>
          <w:p w:rsidRPr="009C54AE" w:rsidR="006A2AEB" w:rsidP="006A2AEB" w:rsidRDefault="006A2AEB" w14:paraId="388557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3940" w:type="dxa"/>
          </w:tcPr>
          <w:p w:rsidRPr="00194F6E" w:rsidR="006A2AEB" w:rsidP="006A2AEB" w:rsidRDefault="006A2AEB" w14:paraId="6E6BD3F7" w14:textId="595881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4F6E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9C54AE" w:rsidR="006A2AEB" w:rsidTr="006A2AEB" w14:paraId="25CF7654" w14:textId="77777777">
        <w:tc>
          <w:tcPr>
            <w:tcW w:w="5841" w:type="dxa"/>
            <w:vAlign w:val="center"/>
          </w:tcPr>
          <w:p w:rsidRPr="009C54AE" w:rsidR="006A2AEB" w:rsidP="006A2AEB" w:rsidRDefault="006A2AEB" w14:paraId="21ED13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3940" w:type="dxa"/>
          </w:tcPr>
          <w:p w:rsidRPr="00194F6E" w:rsidR="006A2AEB" w:rsidP="006A2AEB" w:rsidRDefault="00E04964" w14:paraId="1F1C9010" w14:textId="70A02E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4F6E">
              <w:rPr>
                <w:rFonts w:ascii="Corbel" w:hAnsi="Corbel"/>
                <w:b w:val="0"/>
                <w:bCs/>
                <w:sz w:val="24"/>
                <w:szCs w:val="24"/>
              </w:rPr>
              <w:t>Rok 2</w:t>
            </w:r>
            <w:r w:rsidRPr="00194F6E" w:rsidR="006A2AEB">
              <w:rPr>
                <w:rFonts w:ascii="Corbel" w:hAnsi="Corbel"/>
                <w:b w:val="0"/>
                <w:bCs/>
                <w:sz w:val="24"/>
                <w:szCs w:val="24"/>
              </w:rPr>
              <w:t>, Semestr III</w:t>
            </w:r>
          </w:p>
        </w:tc>
      </w:tr>
      <w:tr w:rsidRPr="009C54AE" w:rsidR="006A2AEB" w:rsidTr="006A2AEB" w14:paraId="1B589D54" w14:textId="77777777">
        <w:tc>
          <w:tcPr>
            <w:tcW w:w="5841" w:type="dxa"/>
            <w:vAlign w:val="center"/>
          </w:tcPr>
          <w:p w:rsidRPr="009C54AE" w:rsidR="006A2AEB" w:rsidP="006A2AEB" w:rsidRDefault="006A2AEB" w14:paraId="22FB37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3940" w:type="dxa"/>
          </w:tcPr>
          <w:p w:rsidRPr="006A2AEB" w:rsidR="006A2AEB" w:rsidP="006A2AEB" w:rsidRDefault="006A2AEB" w14:paraId="1A7BD2F4" w14:textId="1F4ED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6A2AEB" w:rsidTr="006A2AEB" w14:paraId="362D0B59" w14:textId="77777777">
        <w:tc>
          <w:tcPr>
            <w:tcW w:w="5841" w:type="dxa"/>
            <w:vAlign w:val="center"/>
          </w:tcPr>
          <w:p w:rsidRPr="009C54AE" w:rsidR="006A2AEB" w:rsidP="006A2AEB" w:rsidRDefault="006A2AEB" w14:paraId="31986C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3940" w:type="dxa"/>
          </w:tcPr>
          <w:p w:rsidRPr="006A2AEB" w:rsidR="006A2AEB" w:rsidP="006A2AEB" w:rsidRDefault="006A2AEB" w14:paraId="3F80403C" w14:textId="6B3CCC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6A2AEB" w14:paraId="21FBA89B" w14:textId="77777777">
        <w:tc>
          <w:tcPr>
            <w:tcW w:w="5841" w:type="dxa"/>
            <w:vAlign w:val="center"/>
          </w:tcPr>
          <w:p w:rsidRPr="009C54AE" w:rsidR="0085747A" w:rsidP="009C54AE" w:rsidRDefault="0085747A" w14:paraId="79192F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3940" w:type="dxa"/>
            <w:vAlign w:val="center"/>
          </w:tcPr>
          <w:p w:rsidRPr="009C54AE" w:rsidR="0085747A" w:rsidP="009C54AE" w:rsidRDefault="006A2AEB" w14:paraId="56309CC9" w14:textId="1BBE53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w:rsidRPr="009C54AE" w:rsidR="0085747A" w:rsidTr="006A2AEB" w14:paraId="6F1EFE08" w14:textId="77777777">
        <w:tc>
          <w:tcPr>
            <w:tcW w:w="5841" w:type="dxa"/>
            <w:vAlign w:val="center"/>
          </w:tcPr>
          <w:p w:rsidRPr="009C54AE" w:rsidR="0085747A" w:rsidP="009C54AE" w:rsidRDefault="0085747A" w14:paraId="4E8017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940" w:type="dxa"/>
            <w:vAlign w:val="center"/>
          </w:tcPr>
          <w:p w:rsidRPr="009C54AE" w:rsidR="0085747A" w:rsidP="009C54AE" w:rsidRDefault="006A2AEB" w14:paraId="23041825" w14:textId="03FC2B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 w:rsidRPr="006A2AEB"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</w:tbl>
    <w:p w:rsidRPr="009C54AE" w:rsidR="0085747A" w:rsidP="009C54AE" w:rsidRDefault="0085747A" w14:paraId="13047AC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DE6361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3B5495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CCAC78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7AB88D72" w14:paraId="1952CCCF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633F26" w:rsidRDefault="00015B8F" w14:paraId="5A5444F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633F26" w:rsidRDefault="002B5EA0" w14:paraId="6DE61B1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633F26" w:rsidRDefault="00015B8F" w14:paraId="2FAACC2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633F26" w:rsidRDefault="00015B8F" w14:paraId="4667AD7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633F26" w:rsidRDefault="00015B8F" w14:paraId="1275B2C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633F26" w:rsidRDefault="00015B8F" w14:paraId="48573C6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33F26" w:rsidRDefault="00015B8F" w14:paraId="55B50E4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633F26" w:rsidRDefault="00015B8F" w14:paraId="1DF202A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633F26" w:rsidRDefault="00015B8F" w14:paraId="685D7FD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633F26" w:rsidRDefault="00015B8F" w14:paraId="65FF130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633F26" w:rsidRDefault="00015B8F" w14:paraId="0589FA4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AB88D72" w14:paraId="111CCAF8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33F26" w:rsidRDefault="00E04964" w14:paraId="1887ED54" w14:textId="0A80B4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33F26" w:rsidRDefault="00015B8F" w14:paraId="31A877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33F26" w:rsidRDefault="00015B8F" w14:paraId="270F57B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33F26" w:rsidRDefault="006A2AEB" w14:paraId="12A59DB1" w14:textId="381159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33F26" w:rsidRDefault="00015B8F" w14:paraId="769F5355" w14:textId="1A26C1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33F26" w:rsidRDefault="00015B8F" w14:paraId="594CE1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33F26" w:rsidRDefault="00015B8F" w14:paraId="756F50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33F26" w:rsidRDefault="00015B8F" w14:paraId="4A5E1E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33F26" w:rsidRDefault="00015B8F" w14:paraId="17B83A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33F26" w:rsidRDefault="006A2AEB" w14:paraId="11B2BD81" w14:textId="0CAB61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49437BC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CF0CFA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33F26" w:rsidP="00F83B28" w:rsidRDefault="00633F26" w14:paraId="59DB1703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</w:p>
    <w:p w:rsidRPr="009C54AE" w:rsidR="0085747A" w:rsidP="00F83B28" w:rsidRDefault="00633F26" w14:paraId="7D5ACFEB" w14:textId="588E41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6A2AEB"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1FE7688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BA2BE9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7AB88D72" w:rsidRDefault="00E22FBC" w14:paraId="7D75963E" w14:textId="174468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7AB88D72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AB88D72" w:rsidR="00E22FBC">
        <w:rPr>
          <w:rFonts w:ascii="Corbel" w:hAnsi="Corbel"/>
          <w:caps w:val="0"/>
          <w:smallCaps w:val="0"/>
        </w:rPr>
        <w:t>For</w:t>
      </w:r>
      <w:r w:rsidRPr="7AB88D72" w:rsidR="00445970">
        <w:rPr>
          <w:rFonts w:ascii="Corbel" w:hAnsi="Corbel"/>
          <w:caps w:val="0"/>
          <w:smallCaps w:val="0"/>
        </w:rPr>
        <w:t xml:space="preserve">ma zaliczenia </w:t>
      </w:r>
      <w:r w:rsidRPr="7AB88D72" w:rsidR="00445970">
        <w:rPr>
          <w:rFonts w:ascii="Corbel" w:hAnsi="Corbel"/>
          <w:caps w:val="0"/>
          <w:smallCaps w:val="0"/>
        </w:rPr>
        <w:t xml:space="preserve">przedmiotu </w:t>
      </w:r>
      <w:r w:rsidRPr="7AB88D72" w:rsidR="00E22FBC">
        <w:rPr>
          <w:rFonts w:ascii="Corbel" w:hAnsi="Corbel"/>
          <w:caps w:val="0"/>
          <w:smallCaps w:val="0"/>
        </w:rPr>
        <w:t>(</w:t>
      </w:r>
      <w:r w:rsidRPr="7AB88D72" w:rsidR="00E22FBC">
        <w:rPr>
          <w:rFonts w:ascii="Corbel" w:hAnsi="Corbel"/>
          <w:caps w:val="0"/>
          <w:smallCaps w:val="0"/>
        </w:rPr>
        <w:t xml:space="preserve">z toku) </w:t>
      </w:r>
      <w:r w:rsidRPr="7AB88D72" w:rsidR="00E22FBC">
        <w:rPr>
          <w:rFonts w:ascii="Corbel" w:hAnsi="Corbel"/>
          <w:b w:val="0"/>
          <w:bCs w:val="0"/>
          <w:caps w:val="0"/>
          <w:smallCaps w:val="0"/>
        </w:rPr>
        <w:t xml:space="preserve">(egzamin, </w:t>
      </w:r>
      <w:r w:rsidRPr="7AB88D72" w:rsidR="00E22FBC">
        <w:rPr>
          <w:rFonts w:ascii="Corbel" w:hAnsi="Corbel"/>
          <w:b w:val="0"/>
          <w:bCs w:val="0"/>
          <w:caps w:val="0"/>
          <w:smallCaps w:val="0"/>
          <w:u w:val="single"/>
        </w:rPr>
        <w:t>zaliczenie z oceną</w:t>
      </w:r>
      <w:r w:rsidRPr="7AB88D72" w:rsidR="00E22FBC">
        <w:rPr>
          <w:rFonts w:ascii="Corbel" w:hAnsi="Corbel"/>
          <w:b w:val="0"/>
          <w:bCs w:val="0"/>
          <w:caps w:val="0"/>
          <w:smallCaps w:val="0"/>
        </w:rPr>
        <w:t>, zaliczenie bez oceny)</w:t>
      </w:r>
    </w:p>
    <w:p w:rsidR="00E960BB" w:rsidP="009C54AE" w:rsidRDefault="00E960BB" w14:paraId="790CBED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7901647D" w14:textId="603E70C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633F26" w:rsidP="009C54AE" w:rsidRDefault="00633F26" w14:paraId="5678ABD3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AB88D72" w14:paraId="0F734D93" w14:textId="77777777">
        <w:tc>
          <w:tcPr>
            <w:tcW w:w="9670" w:type="dxa"/>
            <w:tcMar/>
          </w:tcPr>
          <w:p w:rsidRPr="009C54AE" w:rsidR="0085747A" w:rsidP="7AB88D72" w:rsidRDefault="00E04964" w14:paraId="4EF45BD1" w14:textId="3EEED8BF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AB88D72" w:rsidR="00E0496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Ugruntowana </w:t>
            </w:r>
            <w:r w:rsidRPr="7AB88D72" w:rsidR="006A2AE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wiedza </w:t>
            </w:r>
            <w:r w:rsidRPr="7AB88D72" w:rsidR="006A2AE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dotycząca zarządzania</w:t>
            </w:r>
            <w:r w:rsidRPr="7AB88D72" w:rsidR="006A2AE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zasobami ludzkimi. </w:t>
            </w:r>
          </w:p>
        </w:tc>
      </w:tr>
    </w:tbl>
    <w:p w:rsidR="00153C41" w:rsidP="009C54AE" w:rsidRDefault="00153C41" w14:paraId="5573C26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7AB88D72" w:rsidRDefault="00633F26" w14:paraId="54F63752" w14:textId="130A4DAF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7AB88D72" w:rsidR="0071620A">
        <w:rPr>
          <w:rFonts w:ascii="Corbel" w:hAnsi="Corbel"/>
        </w:rPr>
        <w:lastRenderedPageBreak/>
        <w:t>3.</w:t>
      </w:r>
      <w:r w:rsidRPr="7AB88D72" w:rsidR="0085747A">
        <w:rPr>
          <w:rFonts w:ascii="Corbel" w:hAnsi="Corbel"/>
        </w:rPr>
        <w:t xml:space="preserve"> </w:t>
      </w:r>
      <w:r w:rsidRPr="7AB88D72" w:rsidR="00A84C85">
        <w:rPr>
          <w:rFonts w:ascii="Corbel" w:hAnsi="Corbel"/>
        </w:rPr>
        <w:t xml:space="preserve">cele, efekty uczenia </w:t>
      </w:r>
      <w:r w:rsidRPr="7AB88D72" w:rsidR="00A84C85">
        <w:rPr>
          <w:rFonts w:ascii="Corbel" w:hAnsi="Corbel"/>
        </w:rPr>
        <w:t>się</w:t>
      </w:r>
      <w:r w:rsidRPr="7AB88D72" w:rsidR="0085747A">
        <w:rPr>
          <w:rFonts w:ascii="Corbel" w:hAnsi="Corbel"/>
        </w:rPr>
        <w:t xml:space="preserve">,</w:t>
      </w:r>
      <w:r w:rsidRPr="7AB88D72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04B5245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43F4E55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BACE5F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6A2AEB" w:rsidR="006A2AEB" w:rsidTr="006A2AEB" w14:paraId="6C5168F1" w14:textId="77777777">
        <w:tc>
          <w:tcPr>
            <w:tcW w:w="845" w:type="dxa"/>
            <w:vAlign w:val="center"/>
          </w:tcPr>
          <w:p w:rsidRPr="006A2AEB" w:rsidR="006A2AEB" w:rsidP="006A2AEB" w:rsidRDefault="006A2AEB" w14:paraId="32FF6C2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Pr="006A2AEB" w:rsidR="006A2AEB" w:rsidP="006A2AEB" w:rsidRDefault="006A2AEB" w14:paraId="0BE50730" w14:textId="559C281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2AEB">
              <w:rPr>
                <w:rFonts w:ascii="Corbel" w:hAnsi="Corbel"/>
                <w:sz w:val="24"/>
                <w:szCs w:val="24"/>
              </w:rPr>
              <w:t>Zwrócenie uwagi na nowe tendencje i orientacje w tworzeniu systemów motywacyjnych i ocenianiu pracowników.</w:t>
            </w:r>
          </w:p>
        </w:tc>
      </w:tr>
      <w:tr w:rsidRPr="006A2AEB" w:rsidR="006A2AEB" w:rsidTr="006A2AEB" w14:paraId="165AF830" w14:textId="77777777">
        <w:tc>
          <w:tcPr>
            <w:tcW w:w="845" w:type="dxa"/>
            <w:vAlign w:val="center"/>
          </w:tcPr>
          <w:p w:rsidRPr="006A2AEB" w:rsidR="006A2AEB" w:rsidP="006A2AEB" w:rsidRDefault="006A2AEB" w14:paraId="0A33E1B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A2AE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Pr="006A2AEB" w:rsidR="006A2AEB" w:rsidP="006A2AEB" w:rsidRDefault="006A2AEB" w14:paraId="0366B5D9" w14:textId="62B9E82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2AEB">
              <w:rPr>
                <w:rFonts w:ascii="Corbel" w:hAnsi="Corbel"/>
                <w:sz w:val="24"/>
                <w:szCs w:val="24"/>
              </w:rPr>
              <w:t>Zapoznanie studentów z koncepcjami teoretycznymi oraz wybranymi problemami będącymi przedmiotem analizy sytemu ocen pracowniczych.</w:t>
            </w:r>
          </w:p>
        </w:tc>
      </w:tr>
      <w:tr w:rsidRPr="006A2AEB" w:rsidR="006A2AEB" w:rsidTr="006A2AEB" w14:paraId="575E1F1A" w14:textId="77777777">
        <w:tc>
          <w:tcPr>
            <w:tcW w:w="845" w:type="dxa"/>
            <w:vAlign w:val="center"/>
          </w:tcPr>
          <w:p w:rsidRPr="006A2AEB" w:rsidR="006A2AEB" w:rsidP="006A2AEB" w:rsidRDefault="006A2AEB" w14:paraId="3AEFFF5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Pr="006A2AEB" w:rsidR="006A2AEB" w:rsidP="006A2AEB" w:rsidRDefault="00E04964" w14:paraId="24226A8B" w14:textId="7C3256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Pr="006A2AEB" w:rsidR="006A2AEB">
              <w:rPr>
                <w:rFonts w:ascii="Corbel" w:hAnsi="Corbel"/>
                <w:sz w:val="24"/>
                <w:szCs w:val="24"/>
              </w:rPr>
              <w:t>praktycznych umiejętności analizy i opisu działań oraz zjawisk społecznych odnoszących się do potrzeby stosowania ocen pracowniczych.</w:t>
            </w:r>
          </w:p>
        </w:tc>
      </w:tr>
    </w:tbl>
    <w:p w:rsidRPr="009C54AE" w:rsidR="0085747A" w:rsidP="009C54AE" w:rsidRDefault="0085747A" w14:paraId="50DC02A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35EDB8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9194EA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E04964" w:rsidTr="7AB88D72" w14:paraId="167F5226" w14:textId="77777777">
        <w:trPr>
          <w:trHeight w:val="300"/>
        </w:trPr>
        <w:tc>
          <w:tcPr>
            <w:tcW w:w="1701" w:type="dxa"/>
            <w:tcMar/>
            <w:vAlign w:val="center"/>
          </w:tcPr>
          <w:p w:rsidRPr="009C54AE" w:rsidR="0085747A" w:rsidP="009C54AE" w:rsidRDefault="0085747A" w14:paraId="2AEAE0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0FA1C0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4B54FD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E04964" w:rsidTr="7AB88D72" w14:paraId="2B6442CF" w14:textId="77777777">
        <w:trPr>
          <w:trHeight w:val="300"/>
        </w:trPr>
        <w:tc>
          <w:tcPr>
            <w:tcW w:w="1701" w:type="dxa"/>
            <w:tcMar/>
          </w:tcPr>
          <w:p w:rsidRPr="009C54AE" w:rsidR="0085747A" w:rsidP="009C54AE" w:rsidRDefault="0085747A" w14:paraId="2D7F45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9C54AE" w:rsidR="0085747A" w:rsidP="00E04964" w:rsidRDefault="00E04964" w14:paraId="06874954" w14:textId="432236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6A2AEB" w:rsidR="006A2AEB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socjologiczną 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systemie ocen pracowniczych funkcjonujących w różnych instytucjach i organizacjach. </w:t>
            </w:r>
          </w:p>
        </w:tc>
        <w:tc>
          <w:tcPr>
            <w:tcW w:w="1873" w:type="dxa"/>
            <w:tcMar/>
          </w:tcPr>
          <w:p w:rsidRPr="009C54AE" w:rsidR="0085747A" w:rsidP="00BC7C6F" w:rsidRDefault="006A2AEB" w14:paraId="0F14C8B3" w14:textId="323B2D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2AEB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A2AEB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Pr="009C54AE" w:rsidR="00E04964" w:rsidTr="7AB88D72" w14:paraId="08B82A04" w14:textId="77777777">
        <w:trPr>
          <w:trHeight w:val="300"/>
        </w:trPr>
        <w:tc>
          <w:tcPr>
            <w:tcW w:w="1701" w:type="dxa"/>
            <w:tcMar/>
          </w:tcPr>
          <w:p w:rsidRPr="009C54AE" w:rsidR="0085747A" w:rsidP="009C54AE" w:rsidRDefault="0085747A" w14:paraId="4063D9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9C54AE" w:rsidR="0085747A" w:rsidP="7AB88D72" w:rsidRDefault="00E04964" w14:paraId="519B6587" w14:textId="5CC5A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AB88D72" w:rsidR="00E04964">
              <w:rPr>
                <w:rFonts w:ascii="Corbel" w:hAnsi="Corbel"/>
                <w:b w:val="0"/>
                <w:bCs w:val="0"/>
                <w:caps w:val="0"/>
                <w:smallCaps w:val="0"/>
              </w:rPr>
              <w:t>M</w:t>
            </w:r>
            <w:r w:rsidRPr="7AB88D72" w:rsidR="006A2AE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a rozszerzoną wiedzę socjologiczną o człowieku jako twórcy </w:t>
            </w:r>
            <w:r w:rsidRPr="7AB88D72" w:rsidR="00E04964">
              <w:rPr>
                <w:rFonts w:ascii="Corbel" w:hAnsi="Corbel"/>
                <w:b w:val="0"/>
                <w:bCs w:val="0"/>
                <w:caps w:val="0"/>
                <w:smallCaps w:val="0"/>
              </w:rPr>
              <w:t>systemów ocen pracowniczych</w:t>
            </w:r>
            <w:r w:rsidRPr="7AB88D72" w:rsidR="3EEA8679">
              <w:rPr>
                <w:rFonts w:ascii="Corbel" w:hAnsi="Corbel"/>
                <w:b w:val="0"/>
                <w:bCs w:val="0"/>
                <w:caps w:val="0"/>
                <w:smallCaps w:val="0"/>
              </w:rPr>
              <w:t>, zna i rozumie różnorodne poglądy leżące u podstaw tworzenia takich systemów</w:t>
            </w:r>
          </w:p>
        </w:tc>
        <w:tc>
          <w:tcPr>
            <w:tcW w:w="1873" w:type="dxa"/>
            <w:tcMar/>
          </w:tcPr>
          <w:p w:rsidRPr="009C54AE" w:rsidR="0085747A" w:rsidP="7AB88D72" w:rsidRDefault="006A2AEB" w14:paraId="42FE09BD" w14:textId="242F6C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AB88D72" w:rsidR="006A2AEB">
              <w:rPr>
                <w:rFonts w:ascii="Corbel" w:hAnsi="Corbel"/>
                <w:b w:val="0"/>
                <w:bCs w:val="0"/>
                <w:caps w:val="0"/>
                <w:smallCaps w:val="0"/>
              </w:rPr>
              <w:t>KW</w:t>
            </w:r>
            <w:r w:rsidRPr="7AB88D72" w:rsidR="00E04964">
              <w:rPr>
                <w:rFonts w:ascii="Corbel" w:hAnsi="Corbel"/>
                <w:b w:val="0"/>
                <w:bCs w:val="0"/>
                <w:caps w:val="0"/>
                <w:smallCaps w:val="0"/>
              </w:rPr>
              <w:t>_</w:t>
            </w:r>
            <w:r w:rsidRPr="7AB88D72" w:rsidR="006A2AEB">
              <w:rPr>
                <w:rFonts w:ascii="Corbel" w:hAnsi="Corbel"/>
                <w:b w:val="0"/>
                <w:bCs w:val="0"/>
                <w:caps w:val="0"/>
                <w:smallCaps w:val="0"/>
              </w:rPr>
              <w:t>06</w:t>
            </w:r>
          </w:p>
          <w:p w:rsidRPr="009C54AE" w:rsidR="0085747A" w:rsidP="7AB88D72" w:rsidRDefault="006A2AEB" w14:paraId="5192D312" w14:textId="57428A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AB88D72" w:rsidR="4EA0F060">
              <w:rPr>
                <w:rFonts w:ascii="Corbel" w:hAnsi="Corbel"/>
                <w:b w:val="0"/>
                <w:bCs w:val="0"/>
                <w:caps w:val="0"/>
                <w:smallCaps w:val="0"/>
              </w:rPr>
              <w:t>KW_10</w:t>
            </w:r>
          </w:p>
        </w:tc>
      </w:tr>
      <w:tr w:rsidRPr="009C54AE" w:rsidR="00E04964" w:rsidTr="7AB88D72" w14:paraId="53791EC4" w14:textId="77777777">
        <w:trPr>
          <w:trHeight w:val="300"/>
        </w:trPr>
        <w:tc>
          <w:tcPr>
            <w:tcW w:w="1701" w:type="dxa"/>
            <w:tcMar/>
          </w:tcPr>
          <w:p w:rsidRPr="009C54AE" w:rsidR="0085747A" w:rsidP="009C54AE" w:rsidRDefault="004B3295" w14:paraId="1C3092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9C54AE" w:rsidR="0085747A" w:rsidP="00E04964" w:rsidRDefault="00E04964" w14:paraId="0E60CCB4" w14:textId="522B7E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6A2AEB" w:rsidR="006A2AEB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na temat wybranych systemów norm i reguł organizujących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systemy ocen pracowniczych oraz </w:t>
            </w:r>
            <w:r w:rsidRPr="006A2AEB" w:rsidR="006A2AEB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ządzących nimi prawidłowościach, ich źródłach, naturze i zmianach.</w:t>
            </w:r>
          </w:p>
        </w:tc>
        <w:tc>
          <w:tcPr>
            <w:tcW w:w="1873" w:type="dxa"/>
            <w:tcMar/>
          </w:tcPr>
          <w:p w:rsidRPr="009C54AE" w:rsidR="0085747A" w:rsidP="56F0038D" w:rsidRDefault="006A2AEB" w14:paraId="3299DB26" w14:textId="3C6C7303" w14:noSpellErr="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6F0038D" w:rsidR="006A2AEB">
              <w:rPr>
                <w:rFonts w:ascii="Corbel" w:hAnsi="Corbel"/>
                <w:b w:val="0"/>
                <w:bCs w:val="0"/>
                <w:caps w:val="0"/>
                <w:smallCaps w:val="0"/>
              </w:rPr>
              <w:t>KW</w:t>
            </w:r>
            <w:r w:rsidRPr="56F0038D" w:rsidR="00E04964">
              <w:rPr>
                <w:rFonts w:ascii="Corbel" w:hAnsi="Corbel"/>
                <w:b w:val="0"/>
                <w:bCs w:val="0"/>
                <w:caps w:val="0"/>
                <w:smallCaps w:val="0"/>
              </w:rPr>
              <w:t>_</w:t>
            </w:r>
            <w:r w:rsidRPr="56F0038D" w:rsidR="006A2AEB">
              <w:rPr>
                <w:rFonts w:ascii="Corbel" w:hAnsi="Corbel"/>
                <w:b w:val="0"/>
                <w:bCs w:val="0"/>
                <w:caps w:val="0"/>
                <w:smallCaps w:val="0"/>
              </w:rPr>
              <w:t>08</w:t>
            </w:r>
          </w:p>
        </w:tc>
      </w:tr>
      <w:tr w:rsidRPr="009C54AE" w:rsidR="00E04964" w:rsidTr="7AB88D72" w14:paraId="32DA16FB" w14:textId="77777777">
        <w:trPr>
          <w:trHeight w:val="300"/>
        </w:trPr>
        <w:tc>
          <w:tcPr>
            <w:tcW w:w="1701" w:type="dxa"/>
            <w:tcMar/>
          </w:tcPr>
          <w:p w:rsidR="006A2AEB" w:rsidP="009C54AE" w:rsidRDefault="006A2AEB" w14:paraId="31B98C54" w14:textId="78DB98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9C54AE" w:rsidR="006A2AEB" w:rsidP="00E04964" w:rsidRDefault="00E04964" w14:paraId="36492FCF" w14:textId="222FEF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6A2AEB" w:rsidR="006A2AEB">
              <w:rPr>
                <w:rFonts w:ascii="Corbel" w:hAnsi="Corbel"/>
                <w:b w:val="0"/>
                <w:smallCaps w:val="0"/>
                <w:szCs w:val="24"/>
              </w:rPr>
              <w:t xml:space="preserve">prawnie posługuje się systemami normatywnymi, normami i regułami w celu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analizy systemów ocen pracowniczych.</w:t>
            </w:r>
          </w:p>
        </w:tc>
        <w:tc>
          <w:tcPr>
            <w:tcW w:w="1873" w:type="dxa"/>
            <w:tcMar/>
          </w:tcPr>
          <w:p w:rsidRPr="009C54AE" w:rsidR="006A2AEB" w:rsidP="00BC7C6F" w:rsidRDefault="006A2AEB" w14:paraId="30BBE201" w14:textId="27850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2AEB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A2AEB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Pr="009C54AE" w:rsidR="00E04964" w:rsidTr="7AB88D72" w14:paraId="338A02B8" w14:textId="77777777">
        <w:trPr>
          <w:trHeight w:val="300"/>
        </w:trPr>
        <w:tc>
          <w:tcPr>
            <w:tcW w:w="1701" w:type="dxa"/>
            <w:tcMar/>
          </w:tcPr>
          <w:p w:rsidR="006A2AEB" w:rsidP="009C54AE" w:rsidRDefault="006A2AEB" w14:paraId="08703207" w14:textId="2C0932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Pr="009C54AE" w:rsidR="006A2AEB" w:rsidP="00E04964" w:rsidRDefault="00E04964" w14:paraId="533BFDF3" w14:textId="5828073F">
            <w:pPr>
              <w:pStyle w:val="Punktygwne"/>
              <w:tabs>
                <w:tab w:val="left" w:pos="1215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Odpowiednio określa</w:t>
            </w:r>
            <w:r w:rsidRPr="006A2AEB" w:rsidR="006A2AEB">
              <w:rPr>
                <w:rFonts w:ascii="Corbel" w:hAnsi="Corbel"/>
                <w:b w:val="0"/>
                <w:smallCaps w:val="0"/>
                <w:szCs w:val="24"/>
              </w:rPr>
              <w:t xml:space="preserve"> priorytety służące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ocenie pracowniczej i oraz planuje</w:t>
            </w:r>
            <w:r w:rsidRPr="006A2AEB" w:rsidR="006A2AEB">
              <w:rPr>
                <w:rFonts w:ascii="Corbel" w:hAnsi="Corbel"/>
                <w:b w:val="0"/>
                <w:smallCaps w:val="0"/>
                <w:szCs w:val="24"/>
              </w:rPr>
              <w:t xml:space="preserve"> wykonywanie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służących takiej ocenie.</w:t>
            </w:r>
          </w:p>
        </w:tc>
        <w:tc>
          <w:tcPr>
            <w:tcW w:w="1873" w:type="dxa"/>
            <w:tcMar/>
          </w:tcPr>
          <w:p w:rsidRPr="009C54AE" w:rsidR="006A2AEB" w:rsidP="00BC7C6F" w:rsidRDefault="006A2AEB" w14:paraId="3F8A3117" w14:textId="34AE4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</w:tbl>
    <w:p w:rsidRPr="009C54AE" w:rsidR="0085747A" w:rsidP="009C54AE" w:rsidRDefault="0085747A" w14:paraId="689E168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3D2096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BBFE3F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0B99B7B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6A2AEB" w14:paraId="7D80BA98" w14:textId="77777777">
        <w:tc>
          <w:tcPr>
            <w:tcW w:w="9520" w:type="dxa"/>
          </w:tcPr>
          <w:p w:rsidRPr="009C54AE" w:rsidR="0085747A" w:rsidP="009C54AE" w:rsidRDefault="0085747A" w14:paraId="23292BC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6A2AEB" w14:paraId="1C9ABD8F" w14:textId="77777777">
        <w:tc>
          <w:tcPr>
            <w:tcW w:w="9520" w:type="dxa"/>
          </w:tcPr>
          <w:p w:rsidRPr="009C54AE" w:rsidR="0085747A" w:rsidP="009C54AE" w:rsidRDefault="00633F26" w14:paraId="4E83427E" w14:textId="264DB4D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2C49815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AF3352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7F4AF780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67FAB" w:rsidR="0085747A" w:rsidTr="007D2595" w14:paraId="4E14A509" w14:textId="77777777">
        <w:tc>
          <w:tcPr>
            <w:tcW w:w="9520" w:type="dxa"/>
          </w:tcPr>
          <w:p w:rsidRPr="00767FAB" w:rsidR="0085747A" w:rsidP="009C54AE" w:rsidRDefault="0085747A" w14:paraId="7A05DDA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67FAB" w:rsidR="00767FAB" w:rsidTr="007D2595" w14:paraId="2FCCAF20" w14:textId="77777777">
        <w:tc>
          <w:tcPr>
            <w:tcW w:w="9520" w:type="dxa"/>
          </w:tcPr>
          <w:p w:rsidRPr="00767FAB" w:rsidR="00767FAB" w:rsidP="00767FAB" w:rsidRDefault="00767FAB" w14:paraId="090C16A0" w14:textId="08CDA3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Procedury oceniania pracowników.</w:t>
            </w:r>
          </w:p>
        </w:tc>
      </w:tr>
      <w:tr w:rsidRPr="00767FAB" w:rsidR="00767FAB" w:rsidTr="007D2595" w14:paraId="410B6BA6" w14:textId="77777777">
        <w:tc>
          <w:tcPr>
            <w:tcW w:w="9520" w:type="dxa"/>
          </w:tcPr>
          <w:p w:rsidRPr="00767FAB" w:rsidR="00767FAB" w:rsidP="00767FAB" w:rsidRDefault="00767FAB" w14:paraId="5A671E8A" w14:textId="5413F1A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Cele systemu ocen.</w:t>
            </w:r>
          </w:p>
        </w:tc>
      </w:tr>
      <w:tr w:rsidRPr="00767FAB" w:rsidR="00767FAB" w:rsidTr="007D2595" w14:paraId="18EFD28F" w14:textId="77777777">
        <w:tc>
          <w:tcPr>
            <w:tcW w:w="9520" w:type="dxa"/>
          </w:tcPr>
          <w:p w:rsidRPr="00767FAB" w:rsidR="00767FAB" w:rsidP="00767FAB" w:rsidRDefault="00767FAB" w14:paraId="4BD72D40" w14:textId="1C2B9A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Przedmiot oceniania.</w:t>
            </w:r>
          </w:p>
        </w:tc>
      </w:tr>
      <w:tr w:rsidRPr="00767FAB" w:rsidR="00767FAB" w:rsidTr="007D2595" w14:paraId="250E6528" w14:textId="77777777">
        <w:tc>
          <w:tcPr>
            <w:tcW w:w="9520" w:type="dxa"/>
          </w:tcPr>
          <w:p w:rsidRPr="00767FAB" w:rsidR="00767FAB" w:rsidP="00767FAB" w:rsidRDefault="00767FAB" w14:paraId="6A3C4420" w14:textId="4FCCFE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Motywujące środowisko pracy.</w:t>
            </w:r>
          </w:p>
        </w:tc>
      </w:tr>
      <w:tr w:rsidRPr="00767FAB" w:rsidR="00767FAB" w:rsidTr="007D2595" w14:paraId="3F6577E3" w14:textId="77777777">
        <w:tc>
          <w:tcPr>
            <w:tcW w:w="9520" w:type="dxa"/>
          </w:tcPr>
          <w:p w:rsidRPr="00767FAB" w:rsidR="00767FAB" w:rsidP="00767FAB" w:rsidRDefault="00767FAB" w14:paraId="1C929B88" w14:textId="065240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lastRenderedPageBreak/>
              <w:t>Systemy oceniania kadry kierowniczej.</w:t>
            </w:r>
          </w:p>
        </w:tc>
      </w:tr>
      <w:tr w:rsidRPr="00767FAB" w:rsidR="00767FAB" w:rsidTr="007D2595" w14:paraId="276811D7" w14:textId="77777777">
        <w:tc>
          <w:tcPr>
            <w:tcW w:w="9520" w:type="dxa"/>
          </w:tcPr>
          <w:p w:rsidRPr="00767FAB" w:rsidR="00767FAB" w:rsidP="00767FAB" w:rsidRDefault="00767FAB" w14:paraId="5608B72D" w14:textId="1C92CD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Kryteria oceniania.</w:t>
            </w:r>
          </w:p>
        </w:tc>
      </w:tr>
      <w:tr w:rsidRPr="00767FAB" w:rsidR="00767FAB" w:rsidTr="007D2595" w14:paraId="63BFAEAB" w14:textId="77777777">
        <w:tc>
          <w:tcPr>
            <w:tcW w:w="9520" w:type="dxa"/>
          </w:tcPr>
          <w:p w:rsidRPr="00767FAB" w:rsidR="00767FAB" w:rsidP="00767FAB" w:rsidRDefault="00767FAB" w14:paraId="7B7F7530" w14:textId="46D8C6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Zasady oceniania pracowników.</w:t>
            </w:r>
          </w:p>
        </w:tc>
      </w:tr>
      <w:tr w:rsidRPr="00767FAB" w:rsidR="00767FAB" w:rsidTr="007D2595" w14:paraId="673EE7C4" w14:textId="77777777">
        <w:tc>
          <w:tcPr>
            <w:tcW w:w="9520" w:type="dxa"/>
          </w:tcPr>
          <w:p w:rsidRPr="00767FAB" w:rsidR="00767FAB" w:rsidP="00767FAB" w:rsidRDefault="00767FAB" w14:paraId="6E2D9F23" w14:textId="053E23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Techniki i procedury oceniania.</w:t>
            </w:r>
          </w:p>
        </w:tc>
      </w:tr>
    </w:tbl>
    <w:p w:rsidRPr="009C54AE" w:rsidR="0085747A" w:rsidP="009C54AE" w:rsidRDefault="0085747A" w14:paraId="335F5DC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C9E74A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5ED72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67FAB" w:rsidR="00BC7C6F" w:rsidP="00E04964" w:rsidRDefault="00E04964" w14:paraId="2370A744" w14:textId="40E3148C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 w:val="20"/>
          <w:szCs w:val="20"/>
        </w:rPr>
        <w:t>D</w:t>
      </w:r>
      <w:r w:rsidRPr="00767FAB" w:rsidR="00767FAB">
        <w:rPr>
          <w:rFonts w:ascii="Corbel" w:hAnsi="Corbel"/>
          <w:b w:val="0"/>
          <w:smallCaps w:val="0"/>
          <w:szCs w:val="24"/>
        </w:rPr>
        <w:t>yskusja panelowa;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767FAB" w:rsidR="00767FAB">
        <w:rPr>
          <w:rFonts w:ascii="Corbel" w:hAnsi="Corbel"/>
          <w:b w:val="0"/>
          <w:smallCaps w:val="0"/>
          <w:szCs w:val="24"/>
        </w:rPr>
        <w:t>analiza przypadków;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767FAB" w:rsidR="00767FAB">
        <w:rPr>
          <w:rFonts w:ascii="Corbel" w:hAnsi="Corbel"/>
          <w:b w:val="0"/>
          <w:smallCaps w:val="0"/>
          <w:szCs w:val="24"/>
        </w:rPr>
        <w:t>burza mózgów.</w:t>
      </w:r>
    </w:p>
    <w:p w:rsidR="00E960BB" w:rsidP="009C54AE" w:rsidRDefault="00E960BB" w14:paraId="4E4C636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38F32B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799D32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34640E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933DD0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767FAB" w14:paraId="2D759768" w14:textId="77777777">
        <w:tc>
          <w:tcPr>
            <w:tcW w:w="1962" w:type="dxa"/>
            <w:vAlign w:val="center"/>
          </w:tcPr>
          <w:p w:rsidRPr="009C54AE" w:rsidR="0085747A" w:rsidP="009C54AE" w:rsidRDefault="0071620A" w14:paraId="45B3B8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1ABFA7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583E2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6F95AB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BF3A7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767FAB" w14:paraId="2304C5DA" w14:textId="77777777">
        <w:tc>
          <w:tcPr>
            <w:tcW w:w="1962" w:type="dxa"/>
          </w:tcPr>
          <w:p w:rsidRPr="009C54AE" w:rsidR="0085747A" w:rsidP="00E04964" w:rsidRDefault="007D2595" w14:paraId="133E43A8" w14:textId="37F9FF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:rsidRPr="00767FAB" w:rsidR="0085747A" w:rsidP="00BC7C6F" w:rsidRDefault="00767FAB" w14:paraId="56B63376" w14:textId="7CBE2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Kolokwium</w:t>
            </w:r>
            <w:r w:rsidR="00E04964">
              <w:rPr>
                <w:rFonts w:ascii="Corbel" w:hAnsi="Corbel"/>
                <w:sz w:val="24"/>
                <w:szCs w:val="24"/>
              </w:rPr>
              <w:t xml:space="preserve"> ustne</w:t>
            </w:r>
          </w:p>
        </w:tc>
        <w:tc>
          <w:tcPr>
            <w:tcW w:w="2117" w:type="dxa"/>
          </w:tcPr>
          <w:p w:rsidRPr="00767FAB" w:rsidR="0085747A" w:rsidP="00BC7C6F" w:rsidRDefault="00767FAB" w14:paraId="26E10EE2" w14:textId="2A77A6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E04964" w:rsidTr="00767FAB" w14:paraId="42F7D02C" w14:textId="77777777">
        <w:tc>
          <w:tcPr>
            <w:tcW w:w="1962" w:type="dxa"/>
          </w:tcPr>
          <w:p w:rsidR="00E04964" w:rsidP="00E04964" w:rsidRDefault="00E04964" w14:paraId="2414EBC3" w14:textId="7D5EEF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767FAB" w:rsidR="00E04964" w:rsidP="00E04964" w:rsidRDefault="00E04964" w14:paraId="51A56431" w14:textId="18F956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E41">
              <w:rPr>
                <w:rFonts w:ascii="Corbel" w:hAnsi="Corbel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:rsidRPr="00767FAB" w:rsidR="00E04964" w:rsidP="00E04964" w:rsidRDefault="00E04964" w14:paraId="51018929" w14:textId="00A38B1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E04964" w:rsidTr="00767FAB" w14:paraId="2F42A85B" w14:textId="77777777">
        <w:tc>
          <w:tcPr>
            <w:tcW w:w="1962" w:type="dxa"/>
          </w:tcPr>
          <w:p w:rsidR="00E04964" w:rsidP="00E04964" w:rsidRDefault="00E04964" w14:paraId="2BBF75CE" w14:textId="08919C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767FAB" w:rsidR="00E04964" w:rsidP="00E04964" w:rsidRDefault="00E04964" w14:paraId="6B172AD6" w14:textId="02E969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E41">
              <w:rPr>
                <w:rFonts w:ascii="Corbel" w:hAnsi="Corbel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:rsidRPr="00767FAB" w:rsidR="00E04964" w:rsidP="00E04964" w:rsidRDefault="00E04964" w14:paraId="72D34D20" w14:textId="2D74493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E04964" w:rsidTr="00767FAB" w14:paraId="24AC719C" w14:textId="77777777">
        <w:tc>
          <w:tcPr>
            <w:tcW w:w="1962" w:type="dxa"/>
          </w:tcPr>
          <w:p w:rsidR="00E04964" w:rsidP="00E04964" w:rsidRDefault="00E04964" w14:paraId="20CEFC85" w14:textId="621ACA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767FAB" w:rsidR="00E04964" w:rsidP="00E04964" w:rsidRDefault="00E04964" w14:paraId="3FBA4F23" w14:textId="26A820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E41">
              <w:rPr>
                <w:rFonts w:ascii="Corbel" w:hAnsi="Corbel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:rsidRPr="00767FAB" w:rsidR="00E04964" w:rsidP="00E04964" w:rsidRDefault="00E04964" w14:paraId="697ABCDE" w14:textId="4029CE6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E04964" w:rsidTr="00767FAB" w14:paraId="472C7AE8" w14:textId="77777777">
        <w:tc>
          <w:tcPr>
            <w:tcW w:w="1962" w:type="dxa"/>
          </w:tcPr>
          <w:p w:rsidR="00E04964" w:rsidP="00E04964" w:rsidRDefault="00E04964" w14:paraId="29AED3FC" w14:textId="568BF5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767FAB" w:rsidR="00E04964" w:rsidP="00E04964" w:rsidRDefault="00E04964" w14:paraId="3307304E" w14:textId="517BD9B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E41">
              <w:rPr>
                <w:rFonts w:ascii="Corbel" w:hAnsi="Corbel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:rsidRPr="00767FAB" w:rsidR="00E04964" w:rsidP="00E04964" w:rsidRDefault="00E04964" w14:paraId="35D4FE4C" w14:textId="40BBB9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5B4C632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C84DC5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0058AD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40A6B389" w14:textId="77777777">
        <w:tc>
          <w:tcPr>
            <w:tcW w:w="9670" w:type="dxa"/>
          </w:tcPr>
          <w:p w:rsidRPr="009C54AE" w:rsidR="007D2595" w:rsidP="00D96590" w:rsidRDefault="00767FAB" w14:paraId="5FAB108C" w14:textId="0E1F6B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szCs w:val="24"/>
              </w:rPr>
              <w:t>Warunkiem zaliczenia przedmiotu jest: zaliczenie w formie ustnej.</w:t>
            </w:r>
          </w:p>
        </w:tc>
      </w:tr>
    </w:tbl>
    <w:p w:rsidRPr="009C54AE" w:rsidR="0085747A" w:rsidP="009C54AE" w:rsidRDefault="0085747A" w14:paraId="56425F1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B46EAC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AA9533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217DDDAB" w14:paraId="48F90C2E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4CEB5CE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7C57A24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217DDDAB" w14:paraId="68D90594" w14:textId="77777777">
        <w:tc>
          <w:tcPr>
            <w:tcW w:w="4962" w:type="dxa"/>
            <w:tcMar/>
          </w:tcPr>
          <w:p w:rsidRPr="009C54AE" w:rsidR="0085747A" w:rsidP="009C54AE" w:rsidRDefault="00C61DC5" w14:paraId="155515C2" w14:textId="0D3B7A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194F6E" w:rsidRDefault="00767FAB" w14:paraId="7C306D2B" w14:textId="694A87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217DDDAB" w14:paraId="4C127668" w14:textId="77777777">
        <w:tc>
          <w:tcPr>
            <w:tcW w:w="4962" w:type="dxa"/>
            <w:tcMar/>
          </w:tcPr>
          <w:p w:rsidRPr="009C54AE" w:rsidR="00C61DC5" w:rsidP="009C54AE" w:rsidRDefault="00C61DC5" w14:paraId="68B7DB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06ABF1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194F6E" w:rsidRDefault="00767FAB" w14:paraId="4A30C56B" w14:textId="6B2A4D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217DDDAB" w14:paraId="7854296F" w14:textId="77777777">
        <w:tc>
          <w:tcPr>
            <w:tcW w:w="4962" w:type="dxa"/>
            <w:tcMar/>
          </w:tcPr>
          <w:p w:rsidRPr="009C54AE" w:rsidR="00C61DC5" w:rsidP="009C54AE" w:rsidRDefault="00C61DC5" w14:paraId="146FA8D7" w14:textId="0CF0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526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194F6E" w:rsidRDefault="00767FAB" w14:paraId="1AACF588" w14:textId="1DA28B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DDDAB" w:rsidR="00214923"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Pr="009C54AE" w:rsidR="0085747A" w:rsidTr="217DDDAB" w14:paraId="5F00DDCE" w14:textId="77777777">
        <w:tc>
          <w:tcPr>
            <w:tcW w:w="4962" w:type="dxa"/>
            <w:tcMar/>
          </w:tcPr>
          <w:p w:rsidRPr="009C54AE" w:rsidR="0085747A" w:rsidP="009C54AE" w:rsidRDefault="0085747A" w14:paraId="4FC68F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194F6E" w:rsidRDefault="00767FAB" w14:paraId="0F698ADC" w14:textId="313A85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DDDAB" w:rsidR="00214923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217DDDAB" w14:paraId="37038B00" w14:textId="77777777">
        <w:tc>
          <w:tcPr>
            <w:tcW w:w="4962" w:type="dxa"/>
            <w:tcMar/>
          </w:tcPr>
          <w:p w:rsidRPr="009C54AE" w:rsidR="0085747A" w:rsidP="009C54AE" w:rsidRDefault="0085747A" w14:paraId="3F4A17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194F6E" w:rsidRDefault="00633F26" w14:paraId="1870B605" w14:textId="665EA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1DF846C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8C040F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288590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3CC6EE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82"/>
        <w:gridCol w:w="3969"/>
      </w:tblGrid>
      <w:tr w:rsidRPr="009C54AE" w:rsidR="0085747A" w:rsidTr="00B45269" w14:paraId="7E6C8017" w14:textId="77777777">
        <w:trPr>
          <w:trHeight w:val="397"/>
        </w:trPr>
        <w:tc>
          <w:tcPr>
            <w:tcW w:w="4082" w:type="dxa"/>
          </w:tcPr>
          <w:p w:rsidRPr="009C54AE" w:rsidR="0085747A" w:rsidP="009C54AE" w:rsidRDefault="0085747A" w14:paraId="74C897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767FAB" w14:paraId="4E611B98" w14:textId="4411B2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  <w:bookmarkStart w:name="_GoBack" w:id="5"/>
        <w:bookmarkEnd w:id="5"/>
      </w:tr>
      <w:tr w:rsidRPr="009C54AE" w:rsidR="0085747A" w:rsidTr="00B45269" w14:paraId="57FF2F49" w14:textId="77777777">
        <w:trPr>
          <w:trHeight w:val="397"/>
        </w:trPr>
        <w:tc>
          <w:tcPr>
            <w:tcW w:w="4082" w:type="dxa"/>
          </w:tcPr>
          <w:p w:rsidRPr="009C54AE" w:rsidR="0085747A" w:rsidP="009C54AE" w:rsidRDefault="0085747A" w14:paraId="237AE5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767FAB" w14:paraId="3CC12041" w14:textId="75E8E1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73C5DCE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7AB88D72" w:rsidRDefault="00214923" w14:paraId="08B8A4E0" w14:textId="7C841735" w14:noSpellErr="1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ins w:author="Anna Pikus" w:date="2023-08-25T11:05:00Z" w:id="6">
        <w:r>
          <w:rPr>
            <w:rFonts w:ascii="Corbel" w:hAnsi="Corbel"/>
            <w:smallCaps w:val="0"/>
            <w:szCs w:val="24"/>
          </w:rPr>
          <w:br w:type="column"/>
        </w:r>
      </w:ins>
      <w:r w:rsidRPr="7AB88D72" w:rsidR="00675843">
        <w:rPr>
          <w:rFonts w:ascii="Corbel" w:hAnsi="Corbel"/>
          <w:caps w:val="0"/>
          <w:smallCaps w:val="0"/>
        </w:rPr>
        <w:lastRenderedPageBreak/>
        <w:t xml:space="preserve">7. </w:t>
      </w:r>
      <w:r w:rsidRPr="7AB88D72" w:rsidR="0085747A">
        <w:rPr>
          <w:rFonts w:ascii="Corbel" w:hAnsi="Corbel"/>
          <w:caps w:val="0"/>
          <w:smallCaps w:val="0"/>
        </w:rPr>
        <w:t>LITERATURA</w:t>
      </w:r>
      <w:r w:rsidRPr="7AB88D72" w:rsidR="00675843">
        <w:rPr>
          <w:rFonts w:ascii="Corbel" w:hAnsi="Corbel"/>
          <w:caps w:val="0"/>
          <w:smallCaps w:val="0"/>
        </w:rPr>
        <w:t xml:space="preserve"> </w:t>
      </w:r>
    </w:p>
    <w:p w:rsidRPr="009C54AE" w:rsidR="00675843" w:rsidP="009C54AE" w:rsidRDefault="00675843" w14:paraId="2E99CAC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8"/>
      </w:tblGrid>
      <w:tr w:rsidRPr="009C54AE" w:rsidR="0085747A" w:rsidTr="067091C9" w14:paraId="4C3DA9A3" w14:textId="77777777">
        <w:trPr>
          <w:trHeight w:val="397"/>
        </w:trPr>
        <w:tc>
          <w:tcPr>
            <w:tcW w:w="9498" w:type="dxa"/>
            <w:tcMar/>
          </w:tcPr>
          <w:p w:rsidRPr="0013607D" w:rsidR="00633F26" w:rsidP="067091C9" w:rsidRDefault="00633F26" w14:paraId="7FC816C8" w14:textId="5A60C8E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caps w:val="0"/>
                <w:smallCaps w:val="0"/>
              </w:rPr>
            </w:pPr>
            <w:r w:rsidRPr="067091C9" w:rsidR="0085747A">
              <w:rPr>
                <w:rFonts w:ascii="Corbel" w:hAnsi="Corbel"/>
                <w:caps w:val="0"/>
                <w:smallCaps w:val="0"/>
              </w:rPr>
              <w:t>Literatura podstawowa:</w:t>
            </w:r>
          </w:p>
          <w:p w:rsidRPr="00767FAB" w:rsidR="00767FAB" w:rsidP="00E04964" w:rsidRDefault="00767FAB" w14:paraId="4B358871" w14:textId="686EA87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szCs w:val="24"/>
              </w:rPr>
              <w:t>Listwan T (red.)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Zarządzanie kadrami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. Wyd. IV, Warszawa 2010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767FAB" w:rsidR="00767FAB" w:rsidP="00E04964" w:rsidRDefault="00767FAB" w14:paraId="5FC03682" w14:textId="7841F4C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Moczydłowska J.,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 w organizacji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, Warszawa 2010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767FAB" w:rsidR="00767FAB" w:rsidP="00E04964" w:rsidRDefault="00767FAB" w14:paraId="6BF802CC" w14:textId="155994A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Armstrong M.,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Strategiczne zarządzanie zasobami ludzkimi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, Warszawa 2010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767FAB" w:rsidR="00767FAB" w:rsidP="00E04964" w:rsidRDefault="00767FAB" w14:paraId="249049B1" w14:textId="28A86A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67FAB">
              <w:rPr>
                <w:rFonts w:ascii="Corbel" w:hAnsi="Corbel"/>
                <w:b w:val="0"/>
                <w:smallCaps w:val="0"/>
                <w:szCs w:val="24"/>
              </w:rPr>
              <w:t>Oleksyn</w:t>
            </w:r>
            <w:proofErr w:type="spellEnd"/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 T.,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ludzkimi. Kanony, realia, kontrowersje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, Warszawa 2010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767FAB" w:rsidR="00767FAB" w:rsidP="067091C9" w:rsidRDefault="00767FAB" w14:paraId="4E67CF43" w14:textId="5FF9C5C5">
            <w:pPr>
              <w:pStyle w:val="Punktygwne"/>
              <w:spacing w:before="0" w:after="0"/>
              <w:ind w:left="708" w:hanging="708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67091C9" w:rsidR="00767FAB">
              <w:rPr>
                <w:rFonts w:ascii="Corbel" w:hAnsi="Corbel"/>
                <w:b w:val="0"/>
                <w:bCs w:val="0"/>
                <w:caps w:val="0"/>
                <w:smallCaps w:val="0"/>
              </w:rPr>
              <w:t>Reilly</w:t>
            </w:r>
            <w:r w:rsidRPr="067091C9" w:rsidR="00767F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P. </w:t>
            </w:r>
            <w:r w:rsidRPr="067091C9" w:rsidR="00767FAB">
              <w:rPr>
                <w:rFonts w:ascii="Corbel" w:hAnsi="Corbel"/>
                <w:b w:val="0"/>
                <w:bCs w:val="0"/>
                <w:caps w:val="0"/>
                <w:smallCaps w:val="0"/>
              </w:rPr>
              <w:t>Willims</w:t>
            </w:r>
            <w:r w:rsidRPr="067091C9" w:rsidR="00767F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T., </w:t>
            </w:r>
            <w:r w:rsidRPr="067091C9" w:rsidR="00767FAB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Strategiczne zarządzanie zasobami ludzkimi. Rozwijanie potencjału organizacji dzięki funkcji personalnej</w:t>
            </w:r>
            <w:r w:rsidRPr="067091C9" w:rsidR="00767FAB">
              <w:rPr>
                <w:rFonts w:ascii="Corbel" w:hAnsi="Corbel"/>
                <w:b w:val="0"/>
                <w:bCs w:val="0"/>
                <w:caps w:val="0"/>
                <w:smallCaps w:val="0"/>
              </w:rPr>
              <w:t>, Kraków 2009</w:t>
            </w:r>
            <w:r w:rsidRPr="067091C9" w:rsidR="00E04964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  <w:p w:rsidR="00767FAB" w:rsidP="00E04964" w:rsidRDefault="00767FAB" w14:paraId="4BAD3AB3" w14:textId="0C250E3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67FAB">
              <w:rPr>
                <w:rFonts w:ascii="Corbel" w:hAnsi="Corbel"/>
                <w:b w:val="0"/>
                <w:smallCaps w:val="0"/>
                <w:szCs w:val="24"/>
              </w:rPr>
              <w:t>Sidor-Rządkowska</w:t>
            </w:r>
            <w:proofErr w:type="spellEnd"/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Kształtowanie nowoczesnych ocen pracowniczych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, Kraków 2001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9C54AE" w:rsidR="007D2595" w:rsidP="00E04964" w:rsidRDefault="007D2595" w14:paraId="3712185E" w14:textId="2D2BF6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67091C9" w14:paraId="4BD74FEE" w14:textId="77777777">
        <w:trPr>
          <w:trHeight w:val="397"/>
        </w:trPr>
        <w:tc>
          <w:tcPr>
            <w:tcW w:w="9498" w:type="dxa"/>
            <w:tcMar/>
          </w:tcPr>
          <w:p w:rsidRPr="0013607D" w:rsidR="00633F26" w:rsidP="067091C9" w:rsidRDefault="00633F26" w14:paraId="7D3ED221" w14:textId="2C03025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caps w:val="0"/>
                <w:smallCaps w:val="0"/>
              </w:rPr>
            </w:pPr>
            <w:r w:rsidRPr="067091C9" w:rsidR="0085747A">
              <w:rPr>
                <w:rFonts w:ascii="Corbel" w:hAnsi="Corbel"/>
                <w:caps w:val="0"/>
                <w:smallCaps w:val="0"/>
              </w:rPr>
              <w:t xml:space="preserve">Literatura uzupełniająca: </w:t>
            </w:r>
          </w:p>
          <w:p w:rsidRPr="00767FAB" w:rsidR="00767FAB" w:rsidP="067091C9" w:rsidRDefault="00767FAB" w14:paraId="5AA0E99F" w14:textId="7B62B703">
            <w:pPr>
              <w:pStyle w:val="Punktygwne"/>
              <w:spacing w:before="0" w:after="0"/>
              <w:ind w:left="708" w:hanging="708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67091C9" w:rsidR="00767FA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Pocztowski A. Wiśniewski Z. (red.)</w:t>
            </w:r>
            <w:r w:rsidRPr="067091C9" w:rsidR="00E0496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067091C9" w:rsidR="00767FA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067091C9" w:rsidR="00767FAB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Zarządzanie zasobami ludzkimi w warunkach nowej gospodarki</w:t>
            </w:r>
            <w:r w:rsidRPr="067091C9" w:rsidR="00767FA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Kraków 2004</w:t>
            </w:r>
            <w:r w:rsidRPr="067091C9" w:rsidR="00E0496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767FAB" w:rsidR="00767FAB" w:rsidP="067091C9" w:rsidRDefault="00767FAB" w14:paraId="6A2F5DEA" w14:textId="1513DE56">
            <w:pPr>
              <w:pStyle w:val="Punktygwne"/>
              <w:spacing w:before="0" w:after="0"/>
              <w:ind w:left="708" w:hanging="708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67091C9" w:rsidR="00767FA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Penc</w:t>
            </w:r>
            <w:r w:rsidRPr="067091C9" w:rsidR="00767FA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J., </w:t>
            </w:r>
            <w:r w:rsidRPr="067091C9" w:rsidR="00767FAB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Humanistyczne wartości zarządzania – w poszukiwaniu sensu menedżerskich działań</w:t>
            </w:r>
            <w:r w:rsidRPr="067091C9" w:rsidR="00767FA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Warszawa 2010</w:t>
            </w:r>
            <w:r w:rsidRPr="067091C9" w:rsidR="00E0496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767FAB" w:rsidR="00767FAB" w:rsidP="067091C9" w:rsidRDefault="00767FAB" w14:paraId="3632BC17" w14:textId="3645409D">
            <w:pPr>
              <w:pStyle w:val="Punktygwne"/>
              <w:spacing w:before="0" w:after="0"/>
              <w:ind w:left="708" w:hanging="708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67091C9" w:rsidR="00767FA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Galata</w:t>
            </w:r>
            <w:r w:rsidRPr="067091C9" w:rsidR="00767FA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S., </w:t>
            </w:r>
            <w:r w:rsidRPr="067091C9" w:rsidR="00767FAB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Strategiczne zarządzanie organizacjami. Wiedza, intuicja, strategie, etyka</w:t>
            </w:r>
            <w:r w:rsidRPr="067091C9" w:rsidR="00767FA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Warszawa 2004</w:t>
            </w:r>
            <w:r w:rsidRPr="067091C9" w:rsidR="00E0496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DE5658" w:rsidR="007D2595" w:rsidP="067091C9" w:rsidRDefault="00767FAB" w14:paraId="7536A14F" w14:textId="39E0FCEB">
            <w:pPr>
              <w:pStyle w:val="Punktygwne"/>
              <w:spacing w:before="0" w:after="0"/>
              <w:ind w:left="708" w:hanging="708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67091C9" w:rsidR="00767FA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Chojnacki Wł. </w:t>
            </w:r>
            <w:r w:rsidRPr="067091C9" w:rsidR="00767FA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Balasiewicz</w:t>
            </w:r>
            <w:r w:rsidRPr="067091C9" w:rsidR="00767FA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A., </w:t>
            </w:r>
            <w:r w:rsidRPr="067091C9" w:rsidR="00767FAB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Człowiek w nowoczesnej organizacji. Wybrane problemy doradztwa zawodowego i personalnego</w:t>
            </w:r>
            <w:r w:rsidRPr="067091C9" w:rsidR="00767FA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Toruń 2006</w:t>
            </w:r>
            <w:r w:rsidRPr="067091C9" w:rsidR="00E0496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</w:tbl>
    <w:p w:rsidRPr="009C54AE" w:rsidR="0085747A" w:rsidP="009C54AE" w:rsidRDefault="0085747A" w14:paraId="1E223D9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2A1CBC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413902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F42" w:rsidP="00C16ABF" w:rsidRDefault="00792F42" w14:paraId="51A625ED" w14:textId="77777777">
      <w:pPr>
        <w:spacing w:after="0" w:line="240" w:lineRule="auto"/>
      </w:pPr>
      <w:r>
        <w:separator/>
      </w:r>
    </w:p>
  </w:endnote>
  <w:endnote w:type="continuationSeparator" w:id="0">
    <w:p w:rsidR="00792F42" w:rsidP="00C16ABF" w:rsidRDefault="00792F42" w14:paraId="08466B0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F42" w:rsidP="00C16ABF" w:rsidRDefault="00792F42" w14:paraId="271FA308" w14:textId="77777777">
      <w:pPr>
        <w:spacing w:after="0" w:line="240" w:lineRule="auto"/>
      </w:pPr>
      <w:r>
        <w:separator/>
      </w:r>
    </w:p>
  </w:footnote>
  <w:footnote w:type="continuationSeparator" w:id="0">
    <w:p w:rsidR="00792F42" w:rsidP="00C16ABF" w:rsidRDefault="00792F42" w14:paraId="35340851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715125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Anna Pikus">
    <w15:presenceInfo w15:providerId="AD" w15:userId="S-1-5-21-2507886973-4043155982-43186854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124BFF"/>
    <w:rsid w:val="0012560E"/>
    <w:rsid w:val="00127108"/>
    <w:rsid w:val="00134B13"/>
    <w:rsid w:val="0013607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4F6E"/>
    <w:rsid w:val="001A70D2"/>
    <w:rsid w:val="001C4489"/>
    <w:rsid w:val="001D657B"/>
    <w:rsid w:val="001D7B54"/>
    <w:rsid w:val="001E0209"/>
    <w:rsid w:val="001F2CA2"/>
    <w:rsid w:val="001F6BC1"/>
    <w:rsid w:val="002144C0"/>
    <w:rsid w:val="0021492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459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B1E17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33F26"/>
    <w:rsid w:val="00647FA8"/>
    <w:rsid w:val="00650C5F"/>
    <w:rsid w:val="00654934"/>
    <w:rsid w:val="006620D9"/>
    <w:rsid w:val="00671958"/>
    <w:rsid w:val="00675843"/>
    <w:rsid w:val="00696477"/>
    <w:rsid w:val="00696D9D"/>
    <w:rsid w:val="006A2AEB"/>
    <w:rsid w:val="006B5C82"/>
    <w:rsid w:val="006C3041"/>
    <w:rsid w:val="006D050F"/>
    <w:rsid w:val="006D6139"/>
    <w:rsid w:val="006E5D65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FAB"/>
    <w:rsid w:val="0078168C"/>
    <w:rsid w:val="00787C2A"/>
    <w:rsid w:val="00790E27"/>
    <w:rsid w:val="00792F42"/>
    <w:rsid w:val="007A4022"/>
    <w:rsid w:val="007A6E6E"/>
    <w:rsid w:val="007B4260"/>
    <w:rsid w:val="007C3299"/>
    <w:rsid w:val="007C3BCC"/>
    <w:rsid w:val="007C4546"/>
    <w:rsid w:val="007D2595"/>
    <w:rsid w:val="007D6E56"/>
    <w:rsid w:val="007E21A3"/>
    <w:rsid w:val="007F4155"/>
    <w:rsid w:val="0080064C"/>
    <w:rsid w:val="0081554D"/>
    <w:rsid w:val="0081707E"/>
    <w:rsid w:val="008310D7"/>
    <w:rsid w:val="00832D33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B6A19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02A33"/>
    <w:rsid w:val="00916188"/>
    <w:rsid w:val="00922970"/>
    <w:rsid w:val="00923D7D"/>
    <w:rsid w:val="009508DF"/>
    <w:rsid w:val="00950DAC"/>
    <w:rsid w:val="00954A07"/>
    <w:rsid w:val="00997F14"/>
    <w:rsid w:val="009A78D9"/>
    <w:rsid w:val="009C3E31"/>
    <w:rsid w:val="009C54AE"/>
    <w:rsid w:val="009C5813"/>
    <w:rsid w:val="009C67A7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269"/>
    <w:rsid w:val="00B607DB"/>
    <w:rsid w:val="00B6585A"/>
    <w:rsid w:val="00B66529"/>
    <w:rsid w:val="00B75946"/>
    <w:rsid w:val="00B8056E"/>
    <w:rsid w:val="00B819C8"/>
    <w:rsid w:val="00B82308"/>
    <w:rsid w:val="00B90885"/>
    <w:rsid w:val="00B93E89"/>
    <w:rsid w:val="00BB520A"/>
    <w:rsid w:val="00BC7C6F"/>
    <w:rsid w:val="00BD3869"/>
    <w:rsid w:val="00BD66E9"/>
    <w:rsid w:val="00BD6FF4"/>
    <w:rsid w:val="00BF2C41"/>
    <w:rsid w:val="00C058B4"/>
    <w:rsid w:val="00C05F44"/>
    <w:rsid w:val="00C12F51"/>
    <w:rsid w:val="00C131B5"/>
    <w:rsid w:val="00C16ABF"/>
    <w:rsid w:val="00C170AE"/>
    <w:rsid w:val="00C26CB7"/>
    <w:rsid w:val="00C3201B"/>
    <w:rsid w:val="00C324C1"/>
    <w:rsid w:val="00C36992"/>
    <w:rsid w:val="00C476FD"/>
    <w:rsid w:val="00C56036"/>
    <w:rsid w:val="00C61DC5"/>
    <w:rsid w:val="00C67E92"/>
    <w:rsid w:val="00C70A26"/>
    <w:rsid w:val="00C766DF"/>
    <w:rsid w:val="00C94B98"/>
    <w:rsid w:val="00CA2B96"/>
    <w:rsid w:val="00CA5089"/>
    <w:rsid w:val="00CC6EBA"/>
    <w:rsid w:val="00CD6897"/>
    <w:rsid w:val="00CD6BE5"/>
    <w:rsid w:val="00CE5BAC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04964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5E7D"/>
    <w:rsid w:val="055AF4D3"/>
    <w:rsid w:val="067091C9"/>
    <w:rsid w:val="0A6B40AF"/>
    <w:rsid w:val="18BA6585"/>
    <w:rsid w:val="217DDDAB"/>
    <w:rsid w:val="2B58266F"/>
    <w:rsid w:val="3EEA8679"/>
    <w:rsid w:val="4C50873D"/>
    <w:rsid w:val="4EA0F060"/>
    <w:rsid w:val="5135790C"/>
    <w:rsid w:val="56F0038D"/>
    <w:rsid w:val="58275BAE"/>
    <w:rsid w:val="6577F04A"/>
    <w:rsid w:val="669A6355"/>
    <w:rsid w:val="6795720A"/>
    <w:rsid w:val="6931426B"/>
    <w:rsid w:val="6C68E32D"/>
    <w:rsid w:val="6D00F9B9"/>
    <w:rsid w:val="7913F709"/>
    <w:rsid w:val="7AB88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microsoft.com/office/2011/relationships/people" Target="people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microsoft.com/office/2016/09/relationships/commentsIds" Target="commentsIds.xml" Id="rId10" /><Relationship Type="http://schemas.openxmlformats.org/officeDocument/2006/relationships/settings" Target="settings.xml" Id="rId4" /><Relationship Type="http://schemas.microsoft.com/office/2011/relationships/commentsExtended" Target="commentsExtended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C2436-2AF6-4FA2-B7D4-23D34FE400C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Witkowska-Paleń</lastModifiedBy>
  <revision>17</revision>
  <lastPrinted>2019-02-06T12:12:00.0000000Z</lastPrinted>
  <dcterms:created xsi:type="dcterms:W3CDTF">2020-10-31T08:43:00.0000000Z</dcterms:created>
  <dcterms:modified xsi:type="dcterms:W3CDTF">2024-09-10T09:37:37.1577007Z</dcterms:modified>
</coreProperties>
</file>